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31299C">
      <w:pPr>
        <w:spacing w:line="360" w:lineRule="auto"/>
        <w:jc w:val="center"/>
        <w:rPr>
          <w:rFonts w:hint="eastAsia" w:ascii="宋体" w:hAnsi="宋体" w:eastAsia="宋体" w:cs="宋体"/>
          <w:b/>
          <w:bCs/>
          <w:i w:val="0"/>
          <w:iCs w:val="0"/>
          <w:caps w:val="0"/>
          <w:color w:val="000000" w:themeColor="text1"/>
          <w:spacing w:val="0"/>
          <w:kern w:val="0"/>
          <w:sz w:val="44"/>
          <w:szCs w:val="44"/>
          <w:lang w:val="en-US" w:eastAsia="zh-CN" w:bidi="ar"/>
          <w14:textFill>
            <w14:solidFill>
              <w14:schemeClr w14:val="tx1"/>
            </w14:solidFill>
          </w14:textFill>
        </w:rPr>
      </w:pPr>
      <w:r>
        <w:rPr>
          <w:rFonts w:hint="eastAsia" w:ascii="宋体" w:hAnsi="宋体" w:eastAsia="宋体" w:cs="宋体"/>
          <w:b/>
          <w:bCs/>
          <w:color w:val="000000"/>
          <w:sz w:val="44"/>
          <w:szCs w:val="44"/>
          <w:lang w:val="en-US" w:eastAsia="zh-CN"/>
        </w:rPr>
        <w:t>202</w:t>
      </w:r>
      <w:r>
        <w:rPr>
          <w:rFonts w:hint="eastAsia" w:ascii="宋体" w:hAnsi="宋体" w:cs="宋体"/>
          <w:b/>
          <w:bCs/>
          <w:color w:val="000000"/>
          <w:sz w:val="44"/>
          <w:szCs w:val="44"/>
          <w:lang w:val="en-US" w:eastAsia="zh-CN"/>
        </w:rPr>
        <w:t>4</w:t>
      </w:r>
      <w:r>
        <w:rPr>
          <w:rFonts w:hint="eastAsia" w:ascii="宋体" w:hAnsi="宋体" w:eastAsia="宋体" w:cs="宋体"/>
          <w:b/>
          <w:bCs/>
          <w:color w:val="000000"/>
          <w:sz w:val="44"/>
          <w:szCs w:val="44"/>
          <w:lang w:val="en-US" w:eastAsia="zh-CN"/>
        </w:rPr>
        <w:t>年</w:t>
      </w:r>
      <w:r>
        <w:rPr>
          <w:rFonts w:hint="eastAsia" w:ascii="宋体" w:hAnsi="宋体" w:cs="宋体"/>
          <w:b/>
          <w:bCs/>
          <w:color w:val="000000"/>
          <w:sz w:val="44"/>
          <w:szCs w:val="44"/>
          <w:lang w:val="en-US" w:eastAsia="zh-CN"/>
        </w:rPr>
        <w:t>广东省人民医院住院医师规范化培训师资培训班</w:t>
      </w:r>
      <w:r>
        <w:rPr>
          <w:rFonts w:hint="eastAsia" w:ascii="宋体" w:hAnsi="宋体" w:eastAsia="宋体" w:cs="宋体"/>
          <w:b/>
          <w:bCs/>
          <w:sz w:val="44"/>
          <w:szCs w:val="44"/>
        </w:rPr>
        <w:t>会务服务采购项目需求</w:t>
      </w:r>
    </w:p>
    <w:p w14:paraId="0597F43C">
      <w:pPr>
        <w:spacing w:line="360" w:lineRule="auto"/>
        <w:ind w:firstLine="640" w:firstLineChars="200"/>
        <w:jc w:val="left"/>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一、</w:t>
      </w:r>
      <w:r>
        <w:rPr>
          <w:rFonts w:hint="eastAsia" w:ascii="黑体" w:hAnsi="黑体" w:eastAsia="黑体" w:cs="黑体"/>
          <w:b w:val="0"/>
          <w:bCs/>
          <w:sz w:val="32"/>
          <w:szCs w:val="32"/>
        </w:rPr>
        <w:t>项目情况概述</w:t>
      </w:r>
    </w:p>
    <w:p w14:paraId="58537F97">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为举办2024年广东省住院医师规范化培训全科普通师资培训班暨骨干师资培训班</w:t>
      </w:r>
      <w:del w:id="0" w:author=" Lxy" w:date="2024-09-10T11:28:44Z">
        <w:r>
          <w:rPr>
            <w:rFonts w:hint="eastAsia" w:ascii="仿宋" w:hAnsi="仿宋" w:eastAsia="仿宋" w:cs="仿宋"/>
            <w:sz w:val="32"/>
            <w:szCs w:val="32"/>
            <w:lang w:val="en-US" w:eastAsia="zh-CN"/>
          </w:rPr>
          <w:delText>、内科骨干师资培训班、外科骨干师资培训班</w:delText>
        </w:r>
      </w:del>
      <w:r>
        <w:rPr>
          <w:rFonts w:hint="eastAsia" w:ascii="仿宋" w:hAnsi="仿宋" w:eastAsia="仿宋" w:cs="仿宋"/>
          <w:sz w:val="32"/>
          <w:szCs w:val="32"/>
          <w:lang w:val="en-US" w:eastAsia="zh-CN"/>
        </w:rPr>
        <w:t>，拟对培训班项目活动会务承办供应商进行遴选。</w:t>
      </w:r>
    </w:p>
    <w:p w14:paraId="1EC15D4F">
      <w:pPr>
        <w:numPr>
          <w:ilvl w:val="0"/>
          <w:numId w:val="1"/>
        </w:numPr>
        <w:spacing w:line="360" w:lineRule="auto"/>
        <w:ind w:firstLine="640" w:firstLineChars="200"/>
        <w:rPr>
          <w:rFonts w:hint="eastAsia" w:ascii="黑体" w:hAnsi="黑体" w:eastAsia="黑体" w:cs="黑体"/>
          <w:b w:val="0"/>
          <w:bCs/>
          <w:sz w:val="32"/>
          <w:szCs w:val="32"/>
        </w:rPr>
      </w:pPr>
      <w:r>
        <w:rPr>
          <w:rFonts w:hint="eastAsia" w:ascii="黑体" w:hAnsi="黑体" w:eastAsia="黑体" w:cs="黑体"/>
          <w:b w:val="0"/>
          <w:bCs/>
          <w:sz w:val="32"/>
          <w:szCs w:val="32"/>
        </w:rPr>
        <w:t>项目要求</w:t>
      </w:r>
    </w:p>
    <w:p w14:paraId="575E3A62">
      <w:pPr>
        <w:ind w:firstLine="632" w:firstLineChars="200"/>
        <w:rPr>
          <w:rFonts w:hint="eastAsia" w:ascii="仿宋" w:hAnsi="仿宋" w:eastAsia="仿宋"/>
          <w:sz w:val="32"/>
          <w:szCs w:val="32"/>
          <w:lang w:eastAsia="zh-CN"/>
        </w:rPr>
      </w:pPr>
      <w:r>
        <w:rPr>
          <w:rFonts w:ascii="仿宋" w:hAnsi="仿宋" w:eastAsia="仿宋" w:cs="仿宋"/>
          <w:spacing w:val="-2"/>
          <w:sz w:val="32"/>
          <w:szCs w:val="32"/>
        </w:rPr>
        <w:t>根据《关</w:t>
      </w:r>
      <w:r>
        <w:rPr>
          <w:rFonts w:ascii="仿宋" w:hAnsi="仿宋" w:eastAsia="仿宋" w:cs="仿宋"/>
          <w:spacing w:val="11"/>
          <w:sz w:val="32"/>
          <w:szCs w:val="32"/>
        </w:rPr>
        <w:t>于加强住院医师规范化培训师资队伍建设的指导意见》(粤卫</w:t>
      </w:r>
      <w:r>
        <w:rPr>
          <w:rFonts w:ascii="仿宋" w:hAnsi="仿宋" w:eastAsia="仿宋" w:cs="仿宋"/>
          <w:spacing w:val="-5"/>
          <w:sz w:val="32"/>
          <w:szCs w:val="32"/>
        </w:rPr>
        <w:t>[2015]82号)和《广东省住院医师规范化培训师资队伍建设及培</w:t>
      </w:r>
      <w:r>
        <w:rPr>
          <w:rFonts w:ascii="仿宋" w:hAnsi="仿宋" w:eastAsia="仿宋" w:cs="仿宋"/>
          <w:spacing w:val="-1"/>
          <w:sz w:val="32"/>
          <w:szCs w:val="32"/>
        </w:rPr>
        <w:t>训方案(试行)》(粤卫科教函[2020]11号)等有关文件精神</w:t>
      </w:r>
      <w:r>
        <w:rPr>
          <w:rFonts w:hint="eastAsia" w:ascii="仿宋" w:hAnsi="仿宋" w:eastAsia="仿宋" w:cs="仿宋"/>
          <w:spacing w:val="-1"/>
          <w:sz w:val="32"/>
          <w:szCs w:val="32"/>
        </w:rPr>
        <w:t>，</w:t>
      </w:r>
      <w:r>
        <w:rPr>
          <w:rFonts w:hint="eastAsia" w:ascii="仿宋" w:hAnsi="仿宋" w:eastAsia="仿宋" w:cs="仿宋"/>
          <w:spacing w:val="3"/>
          <w:sz w:val="32"/>
          <w:szCs w:val="32"/>
        </w:rPr>
        <w:t>广东省人民医院</w:t>
      </w:r>
      <w:r>
        <w:rPr>
          <w:rFonts w:hint="eastAsia" w:ascii="仿宋" w:hAnsi="仿宋" w:eastAsia="仿宋" w:cs="仿宋"/>
          <w:spacing w:val="3"/>
          <w:sz w:val="32"/>
          <w:szCs w:val="32"/>
          <w:lang w:val="en-US" w:eastAsia="zh-CN"/>
        </w:rPr>
        <w:t>将</w:t>
      </w:r>
      <w:r>
        <w:rPr>
          <w:rFonts w:hint="eastAsia" w:ascii="仿宋" w:hAnsi="仿宋" w:eastAsia="仿宋" w:cs="仿宋"/>
          <w:spacing w:val="3"/>
          <w:sz w:val="32"/>
          <w:szCs w:val="32"/>
        </w:rPr>
        <w:t>主办</w:t>
      </w:r>
      <w:r>
        <w:rPr>
          <w:rFonts w:hint="eastAsia" w:ascii="仿宋" w:hAnsi="仿宋" w:eastAsia="仿宋" w:cs="仿宋"/>
          <w:sz w:val="32"/>
          <w:szCs w:val="32"/>
          <w:lang w:val="en-US" w:eastAsia="zh-CN"/>
        </w:rPr>
        <w:t>广东省住院医师规范化培训师资培训班。其中</w:t>
      </w:r>
      <w:r>
        <w:rPr>
          <w:rFonts w:hint="eastAsia" w:ascii="仿宋" w:hAnsi="仿宋" w:eastAsia="仿宋" w:cs="仿宋"/>
          <w:spacing w:val="3"/>
          <w:sz w:val="32"/>
          <w:szCs w:val="32"/>
        </w:rPr>
        <w:t>全科</w:t>
      </w:r>
      <w:r>
        <w:rPr>
          <w:rFonts w:hint="eastAsia" w:ascii="仿宋" w:hAnsi="仿宋" w:eastAsia="仿宋" w:cs="仿宋"/>
          <w:spacing w:val="3"/>
          <w:sz w:val="32"/>
          <w:szCs w:val="32"/>
          <w:lang w:val="en-US" w:eastAsia="zh-CN"/>
        </w:rPr>
        <w:t>普通师资培训班暨</w:t>
      </w:r>
      <w:r>
        <w:rPr>
          <w:rFonts w:hint="eastAsia" w:ascii="仿宋" w:hAnsi="仿宋" w:eastAsia="仿宋" w:cs="仿宋"/>
          <w:spacing w:val="3"/>
          <w:sz w:val="32"/>
          <w:szCs w:val="32"/>
        </w:rPr>
        <w:t>骨干师资培训班将于</w:t>
      </w:r>
      <w:r>
        <w:rPr>
          <w:rFonts w:hint="eastAsia" w:ascii="仿宋" w:hAnsi="仿宋" w:eastAsia="仿宋" w:cs="仿宋"/>
          <w:spacing w:val="3"/>
          <w:sz w:val="32"/>
          <w:szCs w:val="32"/>
          <w:lang w:val="en-US" w:eastAsia="zh-CN"/>
        </w:rPr>
        <w:t>10</w:t>
      </w:r>
      <w:r>
        <w:rPr>
          <w:rFonts w:hint="eastAsia" w:ascii="仿宋" w:hAnsi="仿宋" w:eastAsia="仿宋" w:cs="仿宋"/>
          <w:spacing w:val="3"/>
          <w:sz w:val="32"/>
          <w:szCs w:val="32"/>
        </w:rPr>
        <w:t>月</w:t>
      </w:r>
      <w:r>
        <w:rPr>
          <w:rFonts w:hint="eastAsia" w:ascii="仿宋" w:hAnsi="仿宋" w:eastAsia="仿宋" w:cs="仿宋"/>
          <w:spacing w:val="3"/>
          <w:sz w:val="32"/>
          <w:szCs w:val="32"/>
          <w:lang w:val="en-US" w:eastAsia="zh-CN"/>
        </w:rPr>
        <w:t>在广东省人民医院医学模拟中心</w:t>
      </w:r>
      <w:r>
        <w:rPr>
          <w:rFonts w:hint="eastAsia" w:ascii="仿宋" w:hAnsi="仿宋" w:eastAsia="仿宋" w:cs="仿宋"/>
          <w:spacing w:val="3"/>
          <w:sz w:val="32"/>
          <w:szCs w:val="32"/>
        </w:rPr>
        <w:t>举行</w:t>
      </w:r>
      <w:r>
        <w:rPr>
          <w:rFonts w:hint="eastAsia" w:ascii="仿宋" w:hAnsi="仿宋" w:eastAsia="仿宋" w:cs="仿宋"/>
          <w:spacing w:val="3"/>
          <w:sz w:val="32"/>
          <w:szCs w:val="32"/>
          <w:lang w:eastAsia="zh-CN"/>
        </w:rPr>
        <w:t>，</w:t>
      </w:r>
      <w:r>
        <w:rPr>
          <w:rFonts w:hint="eastAsia" w:ascii="仿宋" w:hAnsi="仿宋" w:eastAsia="仿宋" w:cs="仿宋"/>
          <w:spacing w:val="3"/>
          <w:sz w:val="32"/>
          <w:szCs w:val="32"/>
          <w:lang w:val="en-US" w:eastAsia="zh-CN"/>
        </w:rPr>
        <w:t>培训班培训线下时间共5天，</w:t>
      </w:r>
      <w:r>
        <w:rPr>
          <w:rFonts w:hint="eastAsia" w:ascii="仿宋" w:hAnsi="仿宋" w:eastAsia="仿宋" w:cs="Times New Roman"/>
          <w:sz w:val="32"/>
          <w:szCs w:val="32"/>
          <w:lang w:val="en-US" w:eastAsia="zh-CN"/>
        </w:rPr>
        <w:t>邀请国内约24位医学教育专家与会授课，会议参会人员拟80人</w:t>
      </w:r>
      <w:del w:id="1" w:author=" Lxy" w:date="2024-09-10T11:28:57Z">
        <w:r>
          <w:rPr>
            <w:rFonts w:hint="eastAsia" w:ascii="仿宋" w:hAnsi="仿宋" w:eastAsia="仿宋" w:cs="Times New Roman"/>
            <w:sz w:val="32"/>
            <w:szCs w:val="32"/>
            <w:lang w:val="en-US" w:eastAsia="zh-CN"/>
          </w:rPr>
          <w:delText>；外科骨干</w:delText>
        </w:r>
      </w:del>
      <w:del w:id="2" w:author=" Lxy" w:date="2024-09-10T11:28:57Z">
        <w:r>
          <w:rPr>
            <w:rFonts w:hint="eastAsia" w:ascii="仿宋" w:hAnsi="仿宋" w:eastAsia="仿宋" w:cs="仿宋"/>
            <w:spacing w:val="3"/>
            <w:sz w:val="32"/>
            <w:szCs w:val="32"/>
          </w:rPr>
          <w:delText>师资培训班将于</w:delText>
        </w:r>
      </w:del>
      <w:del w:id="3" w:author=" Lxy" w:date="2024-09-10T11:28:57Z">
        <w:r>
          <w:rPr>
            <w:rFonts w:hint="eastAsia" w:ascii="仿宋" w:hAnsi="仿宋" w:eastAsia="仿宋" w:cs="仿宋"/>
            <w:spacing w:val="3"/>
            <w:sz w:val="32"/>
            <w:szCs w:val="32"/>
            <w:lang w:val="en-US" w:eastAsia="zh-CN"/>
          </w:rPr>
          <w:delText>11</w:delText>
        </w:r>
      </w:del>
      <w:del w:id="4" w:author=" Lxy" w:date="2024-09-10T11:28:57Z">
        <w:r>
          <w:rPr>
            <w:rFonts w:hint="eastAsia" w:ascii="仿宋" w:hAnsi="仿宋" w:eastAsia="仿宋" w:cs="仿宋"/>
            <w:spacing w:val="3"/>
            <w:sz w:val="32"/>
            <w:szCs w:val="32"/>
          </w:rPr>
          <w:delText>月举行</w:delText>
        </w:r>
      </w:del>
      <w:del w:id="5" w:author=" Lxy" w:date="2024-09-10T11:28:57Z">
        <w:r>
          <w:rPr>
            <w:rFonts w:hint="eastAsia" w:ascii="仿宋" w:hAnsi="仿宋" w:eastAsia="仿宋" w:cs="仿宋"/>
            <w:spacing w:val="3"/>
            <w:sz w:val="32"/>
            <w:szCs w:val="32"/>
            <w:lang w:eastAsia="zh-CN"/>
          </w:rPr>
          <w:delText>，</w:delText>
        </w:r>
      </w:del>
      <w:del w:id="6" w:author=" Lxy" w:date="2024-09-10T11:28:57Z">
        <w:r>
          <w:rPr>
            <w:rFonts w:hint="eastAsia" w:ascii="仿宋" w:hAnsi="仿宋" w:eastAsia="仿宋" w:cs="仿宋"/>
            <w:spacing w:val="3"/>
            <w:sz w:val="32"/>
            <w:szCs w:val="32"/>
            <w:lang w:val="en-US" w:eastAsia="zh-CN"/>
          </w:rPr>
          <w:delText>培训班培训线下时间共3天，</w:delText>
        </w:r>
      </w:del>
      <w:del w:id="7" w:author=" Lxy" w:date="2024-09-10T11:28:57Z">
        <w:r>
          <w:rPr>
            <w:rFonts w:hint="eastAsia" w:ascii="仿宋" w:hAnsi="仿宋" w:eastAsia="仿宋" w:cs="Times New Roman"/>
            <w:sz w:val="32"/>
            <w:szCs w:val="32"/>
            <w:lang w:val="en-US" w:eastAsia="zh-CN"/>
          </w:rPr>
          <w:delText>邀请国内约14位医学教育专家与会授课，会议参会人员拟50人；</w:delText>
        </w:r>
      </w:del>
      <w:del w:id="8" w:author=" Lxy" w:date="2024-09-10T11:28:57Z">
        <w:r>
          <w:rPr>
            <w:rFonts w:hint="eastAsia" w:ascii="仿宋" w:hAnsi="仿宋" w:eastAsia="仿宋" w:cs="仿宋"/>
            <w:sz w:val="32"/>
            <w:szCs w:val="32"/>
            <w:lang w:val="en-US" w:eastAsia="zh-CN"/>
          </w:rPr>
          <w:delText>内科</w:delText>
        </w:r>
      </w:del>
      <w:del w:id="9" w:author=" Lxy" w:date="2024-09-10T11:28:57Z">
        <w:r>
          <w:rPr>
            <w:rFonts w:hint="eastAsia" w:ascii="仿宋" w:hAnsi="仿宋" w:eastAsia="仿宋" w:cs="仿宋"/>
            <w:spacing w:val="3"/>
            <w:sz w:val="32"/>
            <w:szCs w:val="32"/>
          </w:rPr>
          <w:delText>骨干师资培训班将于</w:delText>
        </w:r>
      </w:del>
      <w:del w:id="10" w:author=" Lxy" w:date="2024-09-10T11:28:57Z">
        <w:r>
          <w:rPr>
            <w:rFonts w:hint="eastAsia" w:ascii="仿宋" w:hAnsi="仿宋" w:eastAsia="仿宋" w:cs="仿宋"/>
            <w:spacing w:val="3"/>
            <w:sz w:val="32"/>
            <w:szCs w:val="32"/>
            <w:lang w:val="en-US" w:eastAsia="zh-CN"/>
          </w:rPr>
          <w:delText>11</w:delText>
        </w:r>
      </w:del>
      <w:del w:id="11" w:author=" Lxy" w:date="2024-09-10T11:28:57Z">
        <w:r>
          <w:rPr>
            <w:rFonts w:hint="eastAsia" w:ascii="仿宋" w:hAnsi="仿宋" w:eastAsia="仿宋" w:cs="仿宋"/>
            <w:spacing w:val="3"/>
            <w:sz w:val="32"/>
            <w:szCs w:val="32"/>
          </w:rPr>
          <w:delText>月</w:delText>
        </w:r>
      </w:del>
      <w:del w:id="12" w:author=" Lxy" w:date="2024-09-10T11:28:57Z">
        <w:r>
          <w:rPr>
            <w:rFonts w:hint="eastAsia" w:ascii="仿宋" w:hAnsi="仿宋" w:eastAsia="仿宋" w:cs="仿宋"/>
            <w:spacing w:val="3"/>
            <w:sz w:val="32"/>
            <w:szCs w:val="32"/>
            <w:lang w:val="en-US" w:eastAsia="zh-CN"/>
          </w:rPr>
          <w:delText>在广州</w:delText>
        </w:r>
      </w:del>
      <w:del w:id="13" w:author=" Lxy" w:date="2024-09-10T11:28:57Z">
        <w:r>
          <w:rPr>
            <w:rFonts w:hint="eastAsia" w:ascii="仿宋" w:hAnsi="仿宋" w:eastAsia="仿宋" w:cs="仿宋"/>
            <w:spacing w:val="3"/>
            <w:sz w:val="32"/>
            <w:szCs w:val="32"/>
          </w:rPr>
          <w:delText>举行</w:delText>
        </w:r>
      </w:del>
      <w:del w:id="14" w:author=" Lxy" w:date="2024-09-10T11:28:57Z">
        <w:r>
          <w:rPr>
            <w:rFonts w:hint="eastAsia" w:ascii="仿宋" w:hAnsi="仿宋" w:eastAsia="仿宋" w:cs="仿宋"/>
            <w:spacing w:val="3"/>
            <w:sz w:val="32"/>
            <w:szCs w:val="32"/>
            <w:lang w:eastAsia="zh-CN"/>
          </w:rPr>
          <w:delText>，</w:delText>
        </w:r>
      </w:del>
      <w:del w:id="15" w:author=" Lxy" w:date="2024-09-10T11:28:57Z">
        <w:r>
          <w:rPr>
            <w:rFonts w:hint="eastAsia" w:ascii="仿宋" w:hAnsi="仿宋" w:eastAsia="仿宋" w:cs="仿宋"/>
            <w:spacing w:val="3"/>
            <w:sz w:val="32"/>
            <w:szCs w:val="32"/>
            <w:lang w:val="en-US" w:eastAsia="zh-CN"/>
          </w:rPr>
          <w:delText>培训班培训线下时间共3天，</w:delText>
        </w:r>
      </w:del>
      <w:del w:id="16" w:author=" Lxy" w:date="2024-09-10T11:28:57Z">
        <w:r>
          <w:rPr>
            <w:rFonts w:hint="eastAsia" w:ascii="仿宋" w:hAnsi="仿宋" w:eastAsia="仿宋" w:cs="Times New Roman"/>
            <w:sz w:val="32"/>
            <w:szCs w:val="32"/>
            <w:lang w:val="en-US" w:eastAsia="zh-CN"/>
          </w:rPr>
          <w:delText>邀请国内约14位医学教育专家与会授课，会议参会人员拟50人</w:delText>
        </w:r>
      </w:del>
      <w:bookmarkStart w:id="0" w:name="_GoBack"/>
      <w:bookmarkEnd w:id="0"/>
      <w:r>
        <w:rPr>
          <w:rFonts w:hint="eastAsia" w:ascii="仿宋" w:hAnsi="仿宋" w:eastAsia="仿宋" w:cs="Times New Roman"/>
          <w:sz w:val="32"/>
          <w:szCs w:val="32"/>
          <w:lang w:val="en-US" w:eastAsia="zh-CN"/>
        </w:rPr>
        <w:t>。</w:t>
      </w:r>
      <w:r>
        <w:rPr>
          <w:rFonts w:hint="eastAsia" w:ascii="仿宋" w:hAnsi="仿宋" w:eastAsia="仿宋"/>
          <w:sz w:val="32"/>
          <w:szCs w:val="32"/>
        </w:rPr>
        <w:t>会务</w:t>
      </w:r>
      <w:r>
        <w:rPr>
          <w:rFonts w:ascii="仿宋" w:hAnsi="仿宋" w:eastAsia="仿宋"/>
          <w:sz w:val="32"/>
          <w:szCs w:val="32"/>
        </w:rPr>
        <w:t>工作主要包括</w:t>
      </w:r>
      <w:r>
        <w:rPr>
          <w:rFonts w:hint="eastAsia" w:ascii="仿宋" w:hAnsi="仿宋" w:eastAsia="仿宋"/>
          <w:sz w:val="32"/>
          <w:szCs w:val="32"/>
          <w:lang w:eastAsia="zh-CN"/>
        </w:rPr>
        <w:t>：</w:t>
      </w:r>
    </w:p>
    <w:p w14:paraId="6E8C6E64">
      <w:p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1.活动宣传：会议通知等</w:t>
      </w:r>
    </w:p>
    <w:p w14:paraId="35600C66">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w:t>
      </w:r>
      <w:r>
        <w:rPr>
          <w:rFonts w:hint="eastAsia" w:ascii="仿宋" w:hAnsi="仿宋" w:eastAsia="仿宋"/>
          <w:sz w:val="32"/>
          <w:szCs w:val="32"/>
        </w:rPr>
        <w:t>专家</w:t>
      </w:r>
      <w:r>
        <w:rPr>
          <w:rFonts w:ascii="仿宋" w:hAnsi="仿宋" w:eastAsia="仿宋"/>
          <w:sz w:val="32"/>
          <w:szCs w:val="32"/>
        </w:rPr>
        <w:t>邀请</w:t>
      </w:r>
      <w:r>
        <w:rPr>
          <w:rFonts w:hint="eastAsia" w:ascii="仿宋" w:hAnsi="仿宋" w:eastAsia="仿宋"/>
          <w:sz w:val="32"/>
          <w:szCs w:val="32"/>
          <w:lang w:eastAsia="zh-CN"/>
        </w:rPr>
        <w:t>：</w:t>
      </w:r>
      <w:r>
        <w:rPr>
          <w:rFonts w:hint="eastAsia" w:ascii="仿宋" w:hAnsi="仿宋" w:eastAsia="仿宋"/>
          <w:sz w:val="32"/>
          <w:szCs w:val="32"/>
          <w:lang w:val="en-US" w:eastAsia="zh-CN"/>
        </w:rPr>
        <w:t>含电子和纸质邀请函</w:t>
      </w:r>
    </w:p>
    <w:p w14:paraId="279CC4F3">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w:t>
      </w:r>
      <w:r>
        <w:rPr>
          <w:rFonts w:hint="eastAsia" w:ascii="仿宋" w:hAnsi="仿宋" w:eastAsia="仿宋"/>
          <w:sz w:val="32"/>
          <w:szCs w:val="32"/>
        </w:rPr>
        <w:t>场地</w:t>
      </w:r>
      <w:r>
        <w:rPr>
          <w:rFonts w:ascii="仿宋" w:hAnsi="仿宋" w:eastAsia="仿宋"/>
          <w:sz w:val="32"/>
          <w:szCs w:val="32"/>
        </w:rPr>
        <w:t>布置</w:t>
      </w:r>
      <w:r>
        <w:rPr>
          <w:rFonts w:hint="eastAsia" w:ascii="仿宋" w:hAnsi="仿宋" w:eastAsia="仿宋"/>
          <w:sz w:val="32"/>
          <w:szCs w:val="32"/>
          <w:lang w:eastAsia="zh-CN"/>
        </w:rPr>
        <w:t>：</w:t>
      </w:r>
      <w:r>
        <w:rPr>
          <w:rFonts w:hint="eastAsia" w:ascii="仿宋" w:hAnsi="仿宋" w:eastAsia="仿宋"/>
          <w:sz w:val="32"/>
          <w:szCs w:val="32"/>
          <w:lang w:val="en-US" w:eastAsia="zh-CN"/>
        </w:rPr>
        <w:t>室内背景板搭建、易拉宝、海报等</w:t>
      </w:r>
    </w:p>
    <w:p w14:paraId="157B33E3">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4.</w:t>
      </w:r>
      <w:r>
        <w:rPr>
          <w:rFonts w:hint="eastAsia" w:ascii="仿宋" w:hAnsi="仿宋" w:eastAsia="仿宋"/>
          <w:sz w:val="32"/>
          <w:szCs w:val="32"/>
        </w:rPr>
        <w:t>会务用品</w:t>
      </w:r>
      <w:r>
        <w:rPr>
          <w:rFonts w:hint="eastAsia" w:ascii="仿宋" w:hAnsi="仿宋" w:eastAsia="仿宋"/>
          <w:sz w:val="32"/>
          <w:szCs w:val="32"/>
          <w:lang w:eastAsia="zh-CN"/>
        </w:rPr>
        <w:t>：</w:t>
      </w:r>
      <w:r>
        <w:rPr>
          <w:rFonts w:hint="eastAsia" w:ascii="仿宋" w:hAnsi="仿宋" w:eastAsia="仿宋"/>
          <w:sz w:val="32"/>
          <w:szCs w:val="32"/>
          <w:lang w:val="en-US" w:eastAsia="zh-CN"/>
        </w:rPr>
        <w:t>会议手册、台卡、胸卡、日程、资料袋、笔等</w:t>
      </w:r>
    </w:p>
    <w:p w14:paraId="2319BCC2">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5.</w:t>
      </w:r>
      <w:r>
        <w:rPr>
          <w:rFonts w:hint="eastAsia" w:ascii="仿宋" w:hAnsi="仿宋" w:eastAsia="仿宋"/>
          <w:sz w:val="32"/>
          <w:szCs w:val="32"/>
        </w:rPr>
        <w:t>场内会务</w:t>
      </w:r>
      <w:r>
        <w:rPr>
          <w:rFonts w:ascii="仿宋" w:hAnsi="仿宋" w:eastAsia="仿宋"/>
          <w:sz w:val="32"/>
          <w:szCs w:val="32"/>
        </w:rPr>
        <w:t>支持</w:t>
      </w:r>
      <w:r>
        <w:rPr>
          <w:rFonts w:hint="eastAsia" w:ascii="仿宋" w:hAnsi="仿宋" w:eastAsia="仿宋"/>
          <w:sz w:val="32"/>
          <w:szCs w:val="32"/>
          <w:lang w:eastAsia="zh-CN"/>
        </w:rPr>
        <w:t>：</w:t>
      </w:r>
      <w:r>
        <w:rPr>
          <w:rFonts w:hint="eastAsia" w:ascii="仿宋" w:hAnsi="仿宋" w:eastAsia="仿宋"/>
          <w:sz w:val="32"/>
          <w:szCs w:val="32"/>
          <w:lang w:val="en-US" w:eastAsia="zh-CN"/>
        </w:rPr>
        <w:t>发放资料、考勤指引等</w:t>
      </w:r>
    </w:p>
    <w:p w14:paraId="6C01D004">
      <w:pPr>
        <w:ind w:firstLine="640" w:firstLineChars="200"/>
        <w:rPr>
          <w:rFonts w:ascii="仿宋" w:hAnsi="仿宋" w:eastAsia="仿宋"/>
          <w:sz w:val="32"/>
          <w:szCs w:val="32"/>
        </w:rPr>
      </w:pPr>
      <w:r>
        <w:rPr>
          <w:rFonts w:hint="eastAsia" w:ascii="仿宋" w:hAnsi="仿宋" w:eastAsia="仿宋"/>
          <w:sz w:val="32"/>
          <w:szCs w:val="32"/>
          <w:lang w:val="en-US" w:eastAsia="zh-CN"/>
        </w:rPr>
        <w:t>6.</w:t>
      </w:r>
      <w:r>
        <w:rPr>
          <w:rFonts w:hint="eastAsia" w:ascii="仿宋" w:hAnsi="仿宋" w:eastAsia="仿宋"/>
          <w:sz w:val="32"/>
          <w:szCs w:val="32"/>
        </w:rPr>
        <w:t>车辆</w:t>
      </w:r>
      <w:r>
        <w:rPr>
          <w:rFonts w:ascii="仿宋" w:hAnsi="仿宋" w:eastAsia="仿宋"/>
          <w:sz w:val="32"/>
          <w:szCs w:val="32"/>
        </w:rPr>
        <w:t>餐饮</w:t>
      </w:r>
      <w:r>
        <w:rPr>
          <w:rFonts w:hint="eastAsia" w:ascii="仿宋" w:hAnsi="仿宋" w:eastAsia="仿宋"/>
          <w:sz w:val="32"/>
          <w:szCs w:val="32"/>
          <w:lang w:val="en-US" w:eastAsia="zh-CN"/>
        </w:rPr>
        <w:t>住宿安排</w:t>
      </w:r>
      <w:r>
        <w:rPr>
          <w:rFonts w:hint="eastAsia" w:ascii="仿宋" w:hAnsi="仿宋" w:eastAsia="仿宋"/>
          <w:sz w:val="32"/>
          <w:szCs w:val="32"/>
          <w:lang w:eastAsia="zh-CN"/>
        </w:rPr>
        <w:t>：</w:t>
      </w:r>
      <w:r>
        <w:rPr>
          <w:rFonts w:hint="eastAsia" w:ascii="仿宋" w:hAnsi="仿宋" w:eastAsia="仿宋"/>
          <w:sz w:val="32"/>
          <w:szCs w:val="32"/>
          <w:lang w:val="en-US" w:eastAsia="zh-CN"/>
        </w:rPr>
        <w:t>授课专家专车接送（含机场接机、市内接送等）、授课专家和外地学员住宿安排、茶歇每天2场、学员盒饭</w:t>
      </w:r>
      <w:r>
        <w:rPr>
          <w:rFonts w:ascii="仿宋" w:hAnsi="仿宋" w:eastAsia="仿宋"/>
          <w:sz w:val="32"/>
          <w:szCs w:val="32"/>
        </w:rPr>
        <w:t>等</w:t>
      </w:r>
    </w:p>
    <w:p w14:paraId="6199789E">
      <w:p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7.考勤考核评价：针对线下面授课程，设置考勤，开展课程考核及讲者授课质量评价，并反馈采购方数据。</w:t>
      </w:r>
    </w:p>
    <w:p w14:paraId="1B9FC898">
      <w:pPr>
        <w:ind w:firstLine="640" w:firstLineChars="200"/>
        <w:rPr>
          <w:rFonts w:hint="eastAsia" w:ascii="仿宋" w:hAnsi="仿宋" w:eastAsia="仿宋"/>
          <w:sz w:val="32"/>
          <w:szCs w:val="32"/>
          <w:u w:val="none"/>
          <w:lang w:val="en-US" w:eastAsia="zh-CN"/>
        </w:rPr>
      </w:pPr>
      <w:r>
        <w:rPr>
          <w:rFonts w:hint="eastAsia" w:ascii="仿宋" w:hAnsi="仿宋" w:eastAsia="仿宋"/>
          <w:sz w:val="32"/>
          <w:szCs w:val="32"/>
          <w:lang w:val="en-US" w:eastAsia="zh-CN"/>
        </w:rPr>
        <w:t>8.网课平台：</w:t>
      </w:r>
      <w:r>
        <w:rPr>
          <w:rFonts w:hint="eastAsia" w:ascii="仿宋" w:hAnsi="仿宋" w:eastAsia="仿宋"/>
          <w:sz w:val="32"/>
          <w:szCs w:val="32"/>
          <w:u w:val="none"/>
          <w:lang w:val="en-US" w:eastAsia="zh-CN"/>
        </w:rPr>
        <w:t>网课学习平台，针对网课学习内容进行考核，供应商反馈学员的学习时长及考核情况。</w:t>
      </w:r>
    </w:p>
    <w:p w14:paraId="6C39FE73">
      <w:pPr>
        <w:ind w:firstLine="640" w:firstLineChars="200"/>
        <w:rPr>
          <w:rFonts w:hint="eastAsia" w:ascii="仿宋" w:hAnsi="仿宋" w:eastAsia="仿宋"/>
          <w:sz w:val="32"/>
          <w:szCs w:val="32"/>
          <w:u w:val="none"/>
          <w:lang w:val="en-US" w:eastAsia="zh-CN"/>
        </w:rPr>
      </w:pPr>
      <w:r>
        <w:rPr>
          <w:rFonts w:hint="eastAsia" w:ascii="仿宋" w:hAnsi="仿宋" w:eastAsia="仿宋"/>
          <w:sz w:val="32"/>
          <w:szCs w:val="32"/>
          <w:u w:val="none"/>
          <w:lang w:val="en-US" w:eastAsia="zh-CN"/>
        </w:rPr>
        <w:t>9.证书申报和资料整理：供应商协助整理考勤、考核、评价等培训资料，以便向广东省医师协会申报师资培训证书。</w:t>
      </w:r>
    </w:p>
    <w:p w14:paraId="7E32E3AD">
      <w:pPr>
        <w:ind w:firstLine="640" w:firstLineChars="200"/>
        <w:rPr>
          <w:del w:id="17" w:author="小树苗" w:date="2024-09-10T08:04:38Z"/>
          <w:rFonts w:hint="default" w:ascii="仿宋" w:hAnsi="仿宋" w:eastAsia="仿宋"/>
          <w:sz w:val="32"/>
          <w:szCs w:val="32"/>
          <w:u w:val="none"/>
          <w:lang w:val="en-US" w:eastAsia="zh-CN"/>
        </w:rPr>
      </w:pPr>
      <w:del w:id="18" w:author="小树苗" w:date="2024-09-10T08:04:38Z">
        <w:r>
          <w:rPr>
            <w:rFonts w:hint="eastAsia" w:ascii="仿宋" w:hAnsi="仿宋" w:eastAsia="仿宋"/>
            <w:sz w:val="32"/>
            <w:szCs w:val="32"/>
            <w:u w:val="none"/>
            <w:lang w:val="en-US" w:eastAsia="zh-CN"/>
          </w:rPr>
          <w:delText>10.授课专家劳务费发放：供应商协助相关授课专家劳务费的发放。</w:delText>
        </w:r>
      </w:del>
    </w:p>
    <w:p w14:paraId="0DC1C8B0">
      <w:pPr>
        <w:ind w:firstLine="640" w:firstLineChars="200"/>
        <w:rPr>
          <w:rFonts w:hint="eastAsia" w:ascii="仿宋" w:hAnsi="仿宋" w:eastAsia="仿宋" w:cs="仿宋"/>
          <w:b/>
          <w:bCs w:val="0"/>
          <w:sz w:val="32"/>
          <w:szCs w:val="32"/>
        </w:rPr>
      </w:pPr>
      <w:r>
        <w:rPr>
          <w:rFonts w:hint="eastAsia" w:ascii="黑体" w:hAnsi="黑体" w:eastAsia="黑体" w:cs="黑体"/>
          <w:b w:val="0"/>
          <w:bCs/>
          <w:sz w:val="32"/>
          <w:szCs w:val="32"/>
          <w:lang w:val="en-US" w:eastAsia="zh-CN"/>
        </w:rPr>
        <w:t>三、</w:t>
      </w:r>
      <w:r>
        <w:rPr>
          <w:rFonts w:hint="eastAsia" w:ascii="黑体" w:hAnsi="黑体" w:eastAsia="黑体" w:cs="黑体"/>
          <w:b w:val="0"/>
          <w:bCs/>
          <w:sz w:val="32"/>
          <w:szCs w:val="32"/>
        </w:rPr>
        <w:t>其他要求</w:t>
      </w:r>
    </w:p>
    <w:p w14:paraId="25372BF0">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供应商为本项目成立</w:t>
      </w:r>
      <w:r>
        <w:rPr>
          <w:rFonts w:hint="eastAsia" w:ascii="仿宋" w:hAnsi="仿宋" w:eastAsia="仿宋" w:cs="仿宋"/>
          <w:sz w:val="32"/>
          <w:szCs w:val="32"/>
          <w:lang w:eastAsia="zh-CN"/>
        </w:rPr>
        <w:t>专人对接服务</w:t>
      </w:r>
      <w:r>
        <w:rPr>
          <w:rFonts w:hint="eastAsia" w:ascii="仿宋" w:hAnsi="仿宋" w:eastAsia="仿宋" w:cs="仿宋"/>
          <w:sz w:val="32"/>
          <w:szCs w:val="32"/>
        </w:rPr>
        <w:t>工作小组</w:t>
      </w:r>
      <w:r>
        <w:rPr>
          <w:rFonts w:hint="eastAsia" w:ascii="仿宋" w:hAnsi="仿宋" w:eastAsia="仿宋" w:cs="仿宋"/>
          <w:sz w:val="32"/>
          <w:szCs w:val="32"/>
          <w:lang w:eastAsia="zh-CN"/>
        </w:rPr>
        <w:t>，配备</w:t>
      </w:r>
      <w:r>
        <w:rPr>
          <w:rFonts w:hint="default" w:ascii="仿宋" w:hAnsi="仿宋" w:eastAsia="仿宋" w:cs="仿宋"/>
          <w:sz w:val="32"/>
          <w:szCs w:val="32"/>
          <w:lang w:eastAsia="zh-CN"/>
        </w:rPr>
        <w:t>项目负责人和服务团队，具有较高的沟通协调和策划执行能力</w:t>
      </w:r>
      <w:r>
        <w:rPr>
          <w:rFonts w:hint="eastAsia" w:ascii="仿宋" w:hAnsi="仿宋" w:eastAsia="仿宋" w:cs="仿宋"/>
          <w:sz w:val="32"/>
          <w:szCs w:val="32"/>
          <w:lang w:eastAsia="zh-CN"/>
        </w:rPr>
        <w:t>，</w:t>
      </w:r>
      <w:r>
        <w:rPr>
          <w:rFonts w:hint="eastAsia" w:ascii="仿宋" w:hAnsi="仿宋" w:eastAsia="仿宋" w:cs="仿宋"/>
          <w:sz w:val="32"/>
          <w:szCs w:val="32"/>
        </w:rPr>
        <w:t>按照</w:t>
      </w:r>
      <w:r>
        <w:rPr>
          <w:rFonts w:hint="eastAsia" w:ascii="仿宋" w:hAnsi="仿宋" w:eastAsia="仿宋" w:cs="仿宋"/>
          <w:sz w:val="32"/>
          <w:szCs w:val="32"/>
          <w:lang w:val="en-US" w:eastAsia="zh-CN"/>
        </w:rPr>
        <w:t>项目</w:t>
      </w:r>
      <w:r>
        <w:rPr>
          <w:rFonts w:hint="eastAsia" w:ascii="仿宋" w:hAnsi="仿宋" w:eastAsia="仿宋" w:cs="仿宋"/>
          <w:sz w:val="32"/>
          <w:szCs w:val="32"/>
        </w:rPr>
        <w:t>实际需求</w:t>
      </w:r>
      <w:r>
        <w:rPr>
          <w:rFonts w:hint="eastAsia" w:ascii="仿宋" w:hAnsi="仿宋" w:eastAsia="仿宋" w:cs="仿宋"/>
          <w:sz w:val="32"/>
          <w:szCs w:val="32"/>
          <w:lang w:val="en-US" w:eastAsia="zh-CN"/>
        </w:rPr>
        <w:t>及时</w:t>
      </w:r>
      <w:r>
        <w:rPr>
          <w:rFonts w:hint="eastAsia" w:ascii="仿宋" w:hAnsi="仿宋" w:eastAsia="仿宋" w:cs="仿宋"/>
          <w:sz w:val="32"/>
          <w:szCs w:val="32"/>
        </w:rPr>
        <w:t>内响应</w:t>
      </w:r>
      <w:r>
        <w:rPr>
          <w:rFonts w:hint="eastAsia" w:ascii="仿宋" w:hAnsi="仿宋" w:eastAsia="仿宋" w:cs="仿宋"/>
          <w:sz w:val="32"/>
          <w:szCs w:val="32"/>
          <w:lang w:eastAsia="zh-CN"/>
        </w:rPr>
        <w:t>，</w:t>
      </w:r>
      <w:r>
        <w:rPr>
          <w:rFonts w:hint="eastAsia" w:ascii="仿宋" w:hAnsi="仿宋" w:eastAsia="仿宋" w:cs="仿宋"/>
          <w:sz w:val="32"/>
          <w:szCs w:val="32"/>
        </w:rPr>
        <w:t>做到热情周到，提供优质服务</w:t>
      </w:r>
      <w:r>
        <w:rPr>
          <w:rFonts w:hint="eastAsia" w:ascii="仿宋" w:hAnsi="仿宋" w:eastAsia="仿宋" w:cs="仿宋"/>
          <w:sz w:val="32"/>
          <w:szCs w:val="32"/>
          <w:lang w:eastAsia="zh-CN"/>
        </w:rPr>
        <w:t>。在合作期限内，若因供应商服务不到位、组织不好等原因，导致</w:t>
      </w:r>
      <w:r>
        <w:rPr>
          <w:rFonts w:hint="eastAsia" w:ascii="仿宋" w:hAnsi="仿宋" w:eastAsia="仿宋" w:cs="仿宋"/>
          <w:sz w:val="32"/>
          <w:szCs w:val="32"/>
          <w:lang w:val="en-US" w:eastAsia="zh-CN"/>
        </w:rPr>
        <w:t>师资培训</w:t>
      </w:r>
      <w:r>
        <w:rPr>
          <w:rFonts w:hint="eastAsia" w:ascii="仿宋" w:hAnsi="仿宋" w:eastAsia="仿宋" w:cs="仿宋"/>
          <w:sz w:val="32"/>
          <w:szCs w:val="32"/>
          <w:lang w:eastAsia="zh-CN"/>
        </w:rPr>
        <w:t>活动中出现较大失误或安全事故，采购方有权解除合作。</w:t>
      </w:r>
    </w:p>
    <w:p w14:paraId="2EE2A06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3E016B"/>
    <w:multiLevelType w:val="singleLevel"/>
    <w:tmpl w:val="593E016B"/>
    <w:lvl w:ilvl="0" w:tentative="0">
      <w:start w:val="2"/>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小树苗">
    <w15:presenceInfo w15:providerId="WPS Office" w15:userId="406093038"/>
  </w15:person>
  <w15:person w15:author=" Lxy">
    <w15:presenceInfo w15:providerId="WPS Office" w15:userId="41754145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1ZjE2Y2NkMTQ4MTFhNDg1NzUxMzAzYWUwN2UyY2QifQ=="/>
  </w:docVars>
  <w:rsids>
    <w:rsidRoot w:val="00000000"/>
    <w:rsid w:val="05CB1962"/>
    <w:rsid w:val="1D6B3099"/>
    <w:rsid w:val="3FC83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898</Words>
  <Characters>938</Characters>
  <Lines>0</Lines>
  <Paragraphs>0</Paragraphs>
  <TotalTime>4</TotalTime>
  <ScaleCrop>false</ScaleCrop>
  <LinksUpToDate>false</LinksUpToDate>
  <CharactersWithSpaces>938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2024-09-09T08:19:00Z</dcterms:created>
  <dc:creator>林夏怡</dc:creator>
  <cp:lastModifiedBy> Lxy</cp:lastModifiedBy>
  <dcterms:modified xsi:type="dcterms:W3CDTF">2024-09-10T03:29:02Z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D90B592808634DC69C76E82003945084_12</vt:lpwstr>
  </property>
</Properties>
</file>